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F2F2C" w14:textId="11C556A7" w:rsidR="00051F17" w:rsidRPr="00162972" w:rsidRDefault="00051F17" w:rsidP="00051F17">
      <w:pPr>
        <w:jc w:val="right"/>
        <w:rPr>
          <w:b/>
          <w:sz w:val="22"/>
          <w:szCs w:val="22"/>
        </w:rPr>
      </w:pPr>
      <w:r w:rsidRPr="00162972">
        <w:rPr>
          <w:b/>
          <w:sz w:val="22"/>
          <w:szCs w:val="22"/>
        </w:rPr>
        <w:t xml:space="preserve">Příloha č. </w:t>
      </w:r>
      <w:r w:rsidR="00C97543">
        <w:rPr>
          <w:b/>
          <w:sz w:val="22"/>
          <w:szCs w:val="22"/>
        </w:rPr>
        <w:t>2</w:t>
      </w:r>
    </w:p>
    <w:p w14:paraId="74BF2F2D" w14:textId="77777777" w:rsidR="003B5FB9" w:rsidRPr="00162972" w:rsidRDefault="000B3C45" w:rsidP="00051F17">
      <w:pPr>
        <w:jc w:val="right"/>
        <w:rPr>
          <w:sz w:val="22"/>
          <w:szCs w:val="22"/>
        </w:rPr>
      </w:pPr>
      <w:r>
        <w:rPr>
          <w:sz w:val="22"/>
          <w:szCs w:val="22"/>
        </w:rPr>
        <w:t>Kopie pojistné smlouvy, příp. potvrzení o pojištění</w:t>
      </w:r>
    </w:p>
    <w:p w14:paraId="74BF2F2E" w14:textId="77777777" w:rsidR="00713C51" w:rsidRPr="00FB420E" w:rsidRDefault="00713C51" w:rsidP="00713C51">
      <w:pPr>
        <w:pStyle w:val="BBSnormal"/>
        <w:rPr>
          <w:color w:val="000000"/>
          <w:szCs w:val="22"/>
        </w:rPr>
      </w:pPr>
    </w:p>
    <w:sectPr w:rsidR="00713C51" w:rsidRPr="00FB420E" w:rsidSect="004E4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F2F31" w14:textId="77777777" w:rsidR="006D37E0" w:rsidRDefault="006D37E0" w:rsidP="003B5FB9">
      <w:r>
        <w:separator/>
      </w:r>
    </w:p>
  </w:endnote>
  <w:endnote w:type="continuationSeparator" w:id="0">
    <w:p w14:paraId="74BF2F32" w14:textId="77777777" w:rsidR="006D37E0" w:rsidRDefault="006D37E0" w:rsidP="003B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F2F2F" w14:textId="77777777" w:rsidR="006D37E0" w:rsidRDefault="006D37E0" w:rsidP="003B5FB9">
      <w:r>
        <w:separator/>
      </w:r>
    </w:p>
  </w:footnote>
  <w:footnote w:type="continuationSeparator" w:id="0">
    <w:p w14:paraId="74BF2F30" w14:textId="77777777" w:rsidR="006D37E0" w:rsidRDefault="006D37E0" w:rsidP="003B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2674"/>
    <w:multiLevelType w:val="hybridMultilevel"/>
    <w:tmpl w:val="CE10F9B0"/>
    <w:lvl w:ilvl="0" w:tplc="FAECB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33D24"/>
    <w:multiLevelType w:val="hybridMultilevel"/>
    <w:tmpl w:val="AFDE8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3502B"/>
    <w:multiLevelType w:val="hybridMultilevel"/>
    <w:tmpl w:val="EA426852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67DE0DF3"/>
    <w:multiLevelType w:val="hybridMultilevel"/>
    <w:tmpl w:val="554223FC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87AE2"/>
    <w:multiLevelType w:val="hybridMultilevel"/>
    <w:tmpl w:val="11D6B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D179F"/>
    <w:multiLevelType w:val="hybridMultilevel"/>
    <w:tmpl w:val="7D4E99F4"/>
    <w:lvl w:ilvl="0" w:tplc="9CC25316">
      <w:start w:val="1"/>
      <w:numFmt w:val="decimal"/>
      <w:pStyle w:val="BBS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6"/>
  </w:num>
  <w:num w:numId="18">
    <w:abstractNumId w:val="7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F17"/>
    <w:rsid w:val="00011821"/>
    <w:rsid w:val="00051F17"/>
    <w:rsid w:val="000635BE"/>
    <w:rsid w:val="000A659F"/>
    <w:rsid w:val="000B3C45"/>
    <w:rsid w:val="000E5AB9"/>
    <w:rsid w:val="00137991"/>
    <w:rsid w:val="00162972"/>
    <w:rsid w:val="00166210"/>
    <w:rsid w:val="001A6961"/>
    <w:rsid w:val="001D4C89"/>
    <w:rsid w:val="002239D5"/>
    <w:rsid w:val="002379CA"/>
    <w:rsid w:val="0028091F"/>
    <w:rsid w:val="00296556"/>
    <w:rsid w:val="002A76FE"/>
    <w:rsid w:val="002B4BE1"/>
    <w:rsid w:val="00394201"/>
    <w:rsid w:val="003B5FB9"/>
    <w:rsid w:val="003B7727"/>
    <w:rsid w:val="00433313"/>
    <w:rsid w:val="00457938"/>
    <w:rsid w:val="00464F27"/>
    <w:rsid w:val="0047436D"/>
    <w:rsid w:val="00493840"/>
    <w:rsid w:val="004B342F"/>
    <w:rsid w:val="004E4DDD"/>
    <w:rsid w:val="004E54F7"/>
    <w:rsid w:val="00501298"/>
    <w:rsid w:val="00505AE4"/>
    <w:rsid w:val="00506F21"/>
    <w:rsid w:val="005408AB"/>
    <w:rsid w:val="00577D3E"/>
    <w:rsid w:val="00591357"/>
    <w:rsid w:val="00591F89"/>
    <w:rsid w:val="005D2A65"/>
    <w:rsid w:val="0060003E"/>
    <w:rsid w:val="00630446"/>
    <w:rsid w:val="006A1E44"/>
    <w:rsid w:val="006D37E0"/>
    <w:rsid w:val="006E4465"/>
    <w:rsid w:val="00713C51"/>
    <w:rsid w:val="007C26C5"/>
    <w:rsid w:val="007C4C87"/>
    <w:rsid w:val="007E3B5F"/>
    <w:rsid w:val="007E7563"/>
    <w:rsid w:val="0086124D"/>
    <w:rsid w:val="0087179E"/>
    <w:rsid w:val="00880920"/>
    <w:rsid w:val="008E1328"/>
    <w:rsid w:val="008F2140"/>
    <w:rsid w:val="00980EE3"/>
    <w:rsid w:val="00992910"/>
    <w:rsid w:val="009C360B"/>
    <w:rsid w:val="009C4874"/>
    <w:rsid w:val="009F401C"/>
    <w:rsid w:val="009F60A8"/>
    <w:rsid w:val="00A03922"/>
    <w:rsid w:val="00A221FC"/>
    <w:rsid w:val="00A95E01"/>
    <w:rsid w:val="00A975DA"/>
    <w:rsid w:val="00AF168A"/>
    <w:rsid w:val="00B363C8"/>
    <w:rsid w:val="00B90602"/>
    <w:rsid w:val="00B91484"/>
    <w:rsid w:val="00BA2B4B"/>
    <w:rsid w:val="00BC1EA1"/>
    <w:rsid w:val="00C97543"/>
    <w:rsid w:val="00CE06F7"/>
    <w:rsid w:val="00CE0706"/>
    <w:rsid w:val="00D27C05"/>
    <w:rsid w:val="00D7338F"/>
    <w:rsid w:val="00DC5283"/>
    <w:rsid w:val="00E102CC"/>
    <w:rsid w:val="00E2419A"/>
    <w:rsid w:val="00E87FDF"/>
    <w:rsid w:val="00EE38B7"/>
    <w:rsid w:val="00EF3D12"/>
    <w:rsid w:val="00F47A2A"/>
    <w:rsid w:val="00F6255F"/>
    <w:rsid w:val="00F70CF5"/>
    <w:rsid w:val="00F94EA0"/>
    <w:rsid w:val="00FC19EA"/>
    <w:rsid w:val="00FE16B6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BF2F2C"/>
  <w15:docId w15:val="{7BE1C634-75FF-4D4F-A675-85ED1C93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51F17"/>
    <w:rPr>
      <w:rFonts w:ascii="Arial" w:hAnsi="Arial"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591357"/>
    <w:pPr>
      <w:keepNext w:val="0"/>
      <w:keepLines w:val="0"/>
      <w:numPr>
        <w:numId w:val="16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styleId="Zkladntextodsazen">
    <w:name w:val="Body Text Indent"/>
    <w:basedOn w:val="Normln"/>
    <w:link w:val="ZkladntextodsazenChar"/>
    <w:semiHidden/>
    <w:rsid w:val="00051F17"/>
    <w:pPr>
      <w:ind w:left="525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51F17"/>
    <w:rPr>
      <w:rFonts w:ascii="Arial" w:hAnsi="Arial" w:cs="Arial"/>
      <w:sz w:val="24"/>
    </w:rPr>
  </w:style>
  <w:style w:type="character" w:styleId="Znakapoznpodarou">
    <w:name w:val="footnote reference"/>
    <w:basedOn w:val="Standardnpsmoodstavce"/>
    <w:uiPriority w:val="99"/>
    <w:rsid w:val="003B5FB9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B5FB9"/>
  </w:style>
  <w:style w:type="paragraph" w:styleId="Textpoznpodarou">
    <w:name w:val="footnote text"/>
    <w:basedOn w:val="Normln"/>
    <w:link w:val="TextpoznpodarouChar"/>
    <w:uiPriority w:val="99"/>
    <w:rsid w:val="003B5FB9"/>
    <w:rPr>
      <w:rFonts w:ascii="Times New Roman" w:hAnsi="Times New Roman" w:cs="Times New Roman"/>
      <w:sz w:val="20"/>
    </w:rPr>
  </w:style>
  <w:style w:type="character" w:customStyle="1" w:styleId="FootnoteTextChar1">
    <w:name w:val="Footnote Text Char1"/>
    <w:basedOn w:val="Standardnpsmoodstavce"/>
    <w:uiPriority w:val="99"/>
    <w:semiHidden/>
    <w:rsid w:val="003B5FB9"/>
    <w:rPr>
      <w:rFonts w:ascii="Arial" w:hAnsi="Arial" w:cs="Arial"/>
    </w:rPr>
  </w:style>
  <w:style w:type="paragraph" w:styleId="Odstavecseseznamem">
    <w:name w:val="List Paragraph"/>
    <w:basedOn w:val="Normln"/>
    <w:qFormat/>
    <w:rsid w:val="007E7563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Zhlav">
    <w:name w:val="header"/>
    <w:basedOn w:val="Normln"/>
    <w:link w:val="ZhlavChar"/>
    <w:uiPriority w:val="99"/>
    <w:unhideWhenUsed/>
    <w:rsid w:val="004E54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54F7"/>
    <w:rPr>
      <w:rFonts w:ascii="Arial" w:hAnsi="Arial" w:cs="Arial"/>
      <w:sz w:val="24"/>
    </w:rPr>
  </w:style>
  <w:style w:type="paragraph" w:styleId="Zpat">
    <w:name w:val="footer"/>
    <w:basedOn w:val="Normln"/>
    <w:link w:val="ZpatChar"/>
    <w:uiPriority w:val="99"/>
    <w:unhideWhenUsed/>
    <w:rsid w:val="004E5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54F7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9FB2AC-5303-4FF7-B5E4-2E0D38893836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B48F55-91B7-41BE-8EF4-34A76A2F2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EC78B-AAD9-416D-B3D1-A86563E713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oplt</dc:creator>
  <cp:keywords/>
  <dc:description/>
  <cp:lastModifiedBy>Jitka Železná</cp:lastModifiedBy>
  <cp:revision>3</cp:revision>
  <cp:lastPrinted>2017-08-07T09:31:00Z</cp:lastPrinted>
  <dcterms:created xsi:type="dcterms:W3CDTF">2018-10-10T06:12:00Z</dcterms:created>
  <dcterms:modified xsi:type="dcterms:W3CDTF">2022-07-22T09:12:00Z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