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B2552" w14:textId="4D9E08C4" w:rsidR="00502552" w:rsidRPr="00502552" w:rsidRDefault="008A6BC0" w:rsidP="00502552">
      <w:pPr>
        <w:jc w:val="right"/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 xml:space="preserve">Příloha č. </w:t>
      </w:r>
      <w:r w:rsidR="007A3949">
        <w:rPr>
          <w:rFonts w:cs="Arial"/>
          <w:b/>
          <w:bCs/>
          <w:sz w:val="22"/>
          <w:szCs w:val="22"/>
        </w:rPr>
        <w:t>6</w:t>
      </w:r>
    </w:p>
    <w:p w14:paraId="115B2553" w14:textId="77777777" w:rsidR="008A6BC0" w:rsidRPr="00502552" w:rsidRDefault="008A6BC0" w:rsidP="00502552">
      <w:pPr>
        <w:jc w:val="right"/>
        <w:rPr>
          <w:rFonts w:cs="Arial"/>
          <w:bCs/>
          <w:sz w:val="22"/>
          <w:szCs w:val="22"/>
        </w:rPr>
      </w:pPr>
      <w:r w:rsidRPr="00502552">
        <w:rPr>
          <w:rFonts w:cs="Arial"/>
          <w:bCs/>
          <w:sz w:val="22"/>
          <w:szCs w:val="22"/>
        </w:rPr>
        <w:t>Vzor bankovní záruky</w:t>
      </w:r>
    </w:p>
    <w:p w14:paraId="115B2554" w14:textId="77777777" w:rsidR="008A6BC0" w:rsidRPr="00502552" w:rsidRDefault="008A6BC0">
      <w:pPr>
        <w:jc w:val="center"/>
        <w:rPr>
          <w:rFonts w:cs="Arial"/>
          <w:bCs/>
          <w:sz w:val="22"/>
          <w:szCs w:val="22"/>
        </w:rPr>
      </w:pPr>
    </w:p>
    <w:p w14:paraId="115B2555" w14:textId="77777777" w:rsidR="004538BD" w:rsidRPr="00502552" w:rsidRDefault="00E6329D">
      <w:pPr>
        <w:jc w:val="center"/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>Bankovní záruka</w:t>
      </w:r>
      <w:r w:rsidR="004538BD" w:rsidRPr="00502552">
        <w:rPr>
          <w:rFonts w:cs="Arial"/>
          <w:b/>
          <w:bCs/>
          <w:sz w:val="22"/>
          <w:szCs w:val="22"/>
        </w:rPr>
        <w:t xml:space="preserve"> </w:t>
      </w:r>
    </w:p>
    <w:p w14:paraId="115B2556" w14:textId="77777777" w:rsidR="004538BD" w:rsidRPr="00502552" w:rsidRDefault="004538BD">
      <w:pPr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>Adresa věřitele:</w:t>
      </w:r>
    </w:p>
    <w:p w14:paraId="115B2557" w14:textId="3932B268" w:rsidR="004538BD" w:rsidRPr="00502552" w:rsidRDefault="004538BD">
      <w:pPr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 xml:space="preserve">Lidl Česká republika </w:t>
      </w:r>
      <w:r w:rsidR="006C2DC4">
        <w:rPr>
          <w:rFonts w:cs="Arial"/>
          <w:b/>
          <w:bCs/>
          <w:sz w:val="22"/>
          <w:szCs w:val="22"/>
        </w:rPr>
        <w:t>s.r.o.</w:t>
      </w:r>
    </w:p>
    <w:p w14:paraId="115B2558" w14:textId="77777777" w:rsidR="004538BD" w:rsidRPr="00502552" w:rsidRDefault="004538BD">
      <w:pPr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>Nárožní 1359/11</w:t>
      </w:r>
    </w:p>
    <w:p w14:paraId="115B2559" w14:textId="77777777" w:rsidR="004538BD" w:rsidRPr="00502552" w:rsidRDefault="004538BD">
      <w:pPr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>158 00 Praha 5</w:t>
      </w:r>
    </w:p>
    <w:p w14:paraId="115B255A" w14:textId="77777777" w:rsidR="004538BD" w:rsidRPr="00502552" w:rsidRDefault="004538BD">
      <w:pPr>
        <w:rPr>
          <w:rFonts w:cs="Arial"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>IČ</w:t>
      </w:r>
      <w:r w:rsidR="008A6BC0" w:rsidRPr="00502552">
        <w:rPr>
          <w:rFonts w:cs="Arial"/>
          <w:b/>
          <w:bCs/>
          <w:sz w:val="22"/>
          <w:szCs w:val="22"/>
        </w:rPr>
        <w:t>O</w:t>
      </w:r>
      <w:r w:rsidRPr="00502552">
        <w:rPr>
          <w:rFonts w:cs="Arial"/>
          <w:b/>
          <w:bCs/>
          <w:sz w:val="22"/>
          <w:szCs w:val="22"/>
        </w:rPr>
        <w:t>: 26178541</w:t>
      </w:r>
    </w:p>
    <w:p w14:paraId="115B255B" w14:textId="77777777" w:rsidR="004538BD" w:rsidRPr="00502552" w:rsidRDefault="004538BD">
      <w:pPr>
        <w:rPr>
          <w:rFonts w:cs="Arial"/>
          <w:sz w:val="22"/>
          <w:szCs w:val="22"/>
        </w:rPr>
      </w:pPr>
    </w:p>
    <w:p w14:paraId="115B255C" w14:textId="77777777" w:rsidR="004538BD" w:rsidRPr="00502552" w:rsidRDefault="004538BD">
      <w:pPr>
        <w:jc w:val="both"/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 xml:space="preserve">Bankovní záruka č. </w:t>
      </w:r>
      <w:r w:rsidR="008A6BC0" w:rsidRPr="00502552">
        <w:rPr>
          <w:rFonts w:cs="Arial"/>
          <w:b/>
          <w:bCs/>
          <w:sz w:val="22"/>
          <w:szCs w:val="22"/>
          <w:highlight w:val="yellow"/>
        </w:rPr>
        <w:t>[    ]</w:t>
      </w:r>
    </w:p>
    <w:p w14:paraId="115B255D" w14:textId="77777777" w:rsidR="00302EA0" w:rsidRPr="00502552" w:rsidRDefault="00302EA0">
      <w:pPr>
        <w:jc w:val="both"/>
        <w:rPr>
          <w:rFonts w:cs="Arial"/>
          <w:sz w:val="22"/>
          <w:szCs w:val="22"/>
        </w:rPr>
      </w:pPr>
    </w:p>
    <w:p w14:paraId="115B255E" w14:textId="77777777" w:rsidR="004538BD" w:rsidRDefault="004538BD">
      <w:pPr>
        <w:jc w:val="both"/>
        <w:rPr>
          <w:sz w:val="22"/>
          <w:szCs w:val="22"/>
        </w:rPr>
      </w:pPr>
      <w:r w:rsidRPr="00EB5D39">
        <w:rPr>
          <w:rFonts w:cs="Arial"/>
          <w:sz w:val="22"/>
          <w:szCs w:val="22"/>
        </w:rPr>
        <w:t xml:space="preserve">Byli jsme informováni, že na základě </w:t>
      </w:r>
      <w:r w:rsidR="008A6BC0" w:rsidRPr="00EB5D39">
        <w:rPr>
          <w:rFonts w:cs="Arial"/>
          <w:sz w:val="22"/>
          <w:szCs w:val="22"/>
        </w:rPr>
        <w:t>Smlouvy o dílo</w:t>
      </w:r>
      <w:r w:rsidR="00C50391" w:rsidRPr="00EB5D39">
        <w:rPr>
          <w:rFonts w:cs="Arial"/>
          <w:sz w:val="22"/>
          <w:szCs w:val="22"/>
        </w:rPr>
        <w:t xml:space="preserve"> </w:t>
      </w:r>
      <w:r w:rsidR="00EB5D39" w:rsidRPr="00EB5D39">
        <w:rPr>
          <w:rFonts w:cs="Arial"/>
          <w:bCs/>
          <w:sz w:val="22"/>
          <w:szCs w:val="22"/>
          <w:highlight w:val="yellow"/>
        </w:rPr>
        <w:t>[</w:t>
      </w:r>
      <w:r w:rsidR="00EB5D39" w:rsidRPr="00EB5D39">
        <w:rPr>
          <w:i/>
          <w:iCs/>
          <w:sz w:val="22"/>
          <w:szCs w:val="22"/>
          <w:highlight w:val="yellow"/>
        </w:rPr>
        <w:t>název, číslo a datum uzavření smlouvy, specifikace předmětu smlouvy</w:t>
      </w:r>
      <w:r w:rsidR="00EB5D39" w:rsidRPr="00EB5D39">
        <w:rPr>
          <w:rFonts w:cs="Arial"/>
          <w:bCs/>
          <w:sz w:val="22"/>
          <w:szCs w:val="22"/>
          <w:highlight w:val="yellow"/>
        </w:rPr>
        <w:t>]</w:t>
      </w:r>
      <w:r w:rsidR="00EB5D39" w:rsidRPr="00EB5D39">
        <w:rPr>
          <w:rFonts w:cs="Arial"/>
          <w:bCs/>
          <w:sz w:val="22"/>
          <w:szCs w:val="22"/>
        </w:rPr>
        <w:t xml:space="preserve"> </w:t>
      </w:r>
      <w:r w:rsidR="00EB5D39" w:rsidRPr="00EB5D39">
        <w:rPr>
          <w:i/>
          <w:iCs/>
          <w:sz w:val="22"/>
          <w:szCs w:val="22"/>
        </w:rPr>
        <w:t xml:space="preserve"> </w:t>
      </w:r>
      <w:r w:rsidR="00C50391" w:rsidRPr="00EB5D39">
        <w:rPr>
          <w:rFonts w:cs="Arial"/>
          <w:sz w:val="22"/>
          <w:szCs w:val="22"/>
        </w:rPr>
        <w:t xml:space="preserve">ze dne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sz w:val="22"/>
          <w:szCs w:val="22"/>
        </w:rPr>
        <w:t xml:space="preserve"> </w:t>
      </w:r>
      <w:r w:rsidRPr="00EB5D39">
        <w:rPr>
          <w:rFonts w:cs="Arial"/>
          <w:sz w:val="22"/>
          <w:szCs w:val="22"/>
        </w:rPr>
        <w:t xml:space="preserve"> (dále jen „</w:t>
      </w:r>
      <w:r w:rsidRPr="00EB5D39">
        <w:rPr>
          <w:rFonts w:cs="Arial"/>
          <w:b/>
          <w:bCs/>
          <w:sz w:val="22"/>
          <w:szCs w:val="22"/>
        </w:rPr>
        <w:t>Smlouva</w:t>
      </w:r>
      <w:r w:rsidRPr="00EB5D39">
        <w:rPr>
          <w:rFonts w:cs="Arial"/>
          <w:sz w:val="22"/>
          <w:szCs w:val="22"/>
        </w:rPr>
        <w:t xml:space="preserve">“) uzavřené mezi Vámi a společností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 xml:space="preserve">, se sídlem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>,</w:t>
      </w:r>
      <w:r w:rsidRPr="00EB5D39">
        <w:rPr>
          <w:rFonts w:cs="Arial"/>
          <w:bCs/>
          <w:sz w:val="22"/>
          <w:szCs w:val="22"/>
        </w:rPr>
        <w:t xml:space="preserve"> IČ</w:t>
      </w:r>
      <w:r w:rsidR="008A6BC0" w:rsidRPr="00EB5D39">
        <w:rPr>
          <w:rFonts w:cs="Arial"/>
          <w:bCs/>
          <w:sz w:val="22"/>
          <w:szCs w:val="22"/>
        </w:rPr>
        <w:t>O</w:t>
      </w:r>
      <w:r w:rsidRPr="00EB5D39">
        <w:rPr>
          <w:rFonts w:cs="Arial"/>
          <w:bCs/>
          <w:sz w:val="22"/>
          <w:szCs w:val="22"/>
        </w:rPr>
        <w:t xml:space="preserve">: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 xml:space="preserve">, </w:t>
      </w:r>
      <w:r w:rsidRPr="00EB5D39">
        <w:rPr>
          <w:rFonts w:cs="Arial"/>
          <w:sz w:val="22"/>
          <w:szCs w:val="22"/>
        </w:rPr>
        <w:t xml:space="preserve">zapsanou v obchodním rejstříku vedeném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 xml:space="preserve"> </w:t>
      </w:r>
      <w:r w:rsidR="00302EA0" w:rsidRPr="00EB5D39">
        <w:rPr>
          <w:rFonts w:cs="Arial"/>
          <w:sz w:val="22"/>
          <w:szCs w:val="22"/>
        </w:rPr>
        <w:t xml:space="preserve">soudem v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 xml:space="preserve">, </w:t>
      </w:r>
      <w:r w:rsidRPr="00EB5D39">
        <w:rPr>
          <w:rFonts w:cs="Arial"/>
          <w:sz w:val="22"/>
          <w:szCs w:val="22"/>
        </w:rPr>
        <w:t xml:space="preserve">oddíl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 xml:space="preserve"> </w:t>
      </w:r>
      <w:r w:rsidRPr="00EB5D39">
        <w:rPr>
          <w:rFonts w:cs="Arial"/>
          <w:sz w:val="22"/>
          <w:szCs w:val="22"/>
        </w:rPr>
        <w:t xml:space="preserve">vložka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sz w:val="22"/>
          <w:szCs w:val="22"/>
        </w:rPr>
        <w:t xml:space="preserve"> </w:t>
      </w:r>
      <w:r w:rsidRPr="00EB5D39">
        <w:rPr>
          <w:rFonts w:cs="Arial"/>
          <w:sz w:val="22"/>
          <w:szCs w:val="22"/>
        </w:rPr>
        <w:t>(dále jen „</w:t>
      </w:r>
      <w:r w:rsidRPr="00EB5D39">
        <w:rPr>
          <w:rFonts w:cs="Arial"/>
          <w:b/>
          <w:bCs/>
          <w:sz w:val="22"/>
          <w:szCs w:val="22"/>
        </w:rPr>
        <w:t>Klient</w:t>
      </w:r>
      <w:r w:rsidRPr="00EB5D39">
        <w:rPr>
          <w:rFonts w:cs="Arial"/>
          <w:sz w:val="22"/>
          <w:szCs w:val="22"/>
        </w:rPr>
        <w:t>“)</w:t>
      </w:r>
      <w:r w:rsidR="008A6BC0" w:rsidRPr="00EB5D39">
        <w:rPr>
          <w:rFonts w:cs="Arial"/>
          <w:sz w:val="22"/>
          <w:szCs w:val="22"/>
        </w:rPr>
        <w:t>,</w:t>
      </w:r>
      <w:r w:rsidRPr="00EB5D39">
        <w:rPr>
          <w:rFonts w:cs="Arial"/>
          <w:sz w:val="22"/>
          <w:szCs w:val="22"/>
        </w:rPr>
        <w:t xml:space="preserve"> je vyžadována bankovní záruka za splnění </w:t>
      </w:r>
      <w:r w:rsidR="00EB5D39" w:rsidRPr="00EB5D39">
        <w:rPr>
          <w:rFonts w:cs="Arial"/>
          <w:sz w:val="22"/>
          <w:szCs w:val="22"/>
        </w:rPr>
        <w:t xml:space="preserve">povinností </w:t>
      </w:r>
      <w:r w:rsidRPr="00EB5D39">
        <w:rPr>
          <w:rFonts w:cs="Arial"/>
          <w:sz w:val="22"/>
          <w:szCs w:val="22"/>
        </w:rPr>
        <w:t xml:space="preserve">Klienta ze Smlouvy ve výši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 xml:space="preserve">,- </w:t>
      </w:r>
      <w:r w:rsidR="005B4EFA">
        <w:rPr>
          <w:rFonts w:cs="Arial"/>
          <w:bCs/>
          <w:sz w:val="22"/>
          <w:szCs w:val="22"/>
        </w:rPr>
        <w:t>CZK</w:t>
      </w:r>
      <w:r w:rsidR="00EB5D39" w:rsidRPr="00EB5D39">
        <w:rPr>
          <w:rFonts w:cs="Arial"/>
          <w:bCs/>
          <w:sz w:val="22"/>
          <w:szCs w:val="22"/>
        </w:rPr>
        <w:t xml:space="preserve">, </w:t>
      </w:r>
      <w:bookmarkStart w:id="0" w:name="Textové9"/>
      <w:r w:rsidR="00EB5D39" w:rsidRPr="00EB5D39">
        <w:rPr>
          <w:sz w:val="22"/>
          <w:szCs w:val="22"/>
        </w:rPr>
        <w:t xml:space="preserve"> ……</w:t>
      </w:r>
      <w:bookmarkEnd w:id="0"/>
      <w:r w:rsidR="00EB5D39" w:rsidRPr="00EB5D39">
        <w:rPr>
          <w:sz w:val="22"/>
          <w:szCs w:val="22"/>
        </w:rPr>
        <w:t>, tj. záruka zajišťující veškeré peněžité i nepeněžité dluhy Klienta dle Smlouvy, jakož i dluhy Klienta z porušení Smlouvy, z odmítnutí ji plnit a dluhy Klienta vzniklé v souvislosti se zánikem kterékoli povinnosti dle Smlouvy jinak než jejím řádným splněním.</w:t>
      </w:r>
    </w:p>
    <w:p w14:paraId="115B255F" w14:textId="77777777" w:rsidR="005B4EFA" w:rsidRPr="00502552" w:rsidRDefault="005B4EFA">
      <w:pPr>
        <w:jc w:val="both"/>
        <w:rPr>
          <w:rFonts w:cs="Arial"/>
          <w:sz w:val="22"/>
          <w:szCs w:val="22"/>
        </w:rPr>
      </w:pPr>
    </w:p>
    <w:p w14:paraId="115B2560" w14:textId="77777777" w:rsidR="00911EF7" w:rsidRPr="005B4EFA" w:rsidRDefault="00911EF7" w:rsidP="008A6BC0">
      <w:pPr>
        <w:jc w:val="both"/>
        <w:rPr>
          <w:rFonts w:cs="Arial"/>
          <w:sz w:val="22"/>
          <w:szCs w:val="22"/>
        </w:rPr>
      </w:pPr>
      <w:r w:rsidRPr="005B4EFA">
        <w:rPr>
          <w:rFonts w:cs="Arial"/>
          <w:sz w:val="22"/>
          <w:szCs w:val="22"/>
        </w:rPr>
        <w:t xml:space="preserve">Z příkazu Klienta se my, </w:t>
      </w:r>
      <w:r w:rsidR="008A6BC0" w:rsidRPr="005B4EFA">
        <w:rPr>
          <w:rFonts w:cs="Arial"/>
          <w:bCs/>
          <w:sz w:val="22"/>
          <w:szCs w:val="22"/>
          <w:highlight w:val="yellow"/>
        </w:rPr>
        <w:t>[    ]</w:t>
      </w:r>
      <w:r w:rsidRPr="005B4EFA">
        <w:rPr>
          <w:rFonts w:cs="Arial"/>
          <w:sz w:val="22"/>
          <w:szCs w:val="22"/>
        </w:rPr>
        <w:t>,</w:t>
      </w:r>
      <w:r w:rsidR="008A6BC0" w:rsidRPr="005B4EFA">
        <w:rPr>
          <w:rFonts w:cs="Arial"/>
          <w:sz w:val="22"/>
          <w:szCs w:val="22"/>
        </w:rPr>
        <w:t xml:space="preserve"> se sídlem </w:t>
      </w:r>
      <w:r w:rsidR="008A6BC0" w:rsidRPr="005B4EFA">
        <w:rPr>
          <w:rFonts w:cs="Arial"/>
          <w:bCs/>
          <w:sz w:val="22"/>
          <w:szCs w:val="22"/>
          <w:highlight w:val="yellow"/>
        </w:rPr>
        <w:t>[    ]</w:t>
      </w:r>
      <w:r w:rsidR="008A6BC0" w:rsidRPr="005B4EFA">
        <w:rPr>
          <w:rFonts w:cs="Arial"/>
          <w:bCs/>
          <w:sz w:val="22"/>
          <w:szCs w:val="22"/>
        </w:rPr>
        <w:t xml:space="preserve">, </w:t>
      </w:r>
      <w:r w:rsidRPr="005B4EFA">
        <w:rPr>
          <w:rFonts w:cs="Arial"/>
          <w:sz w:val="22"/>
          <w:szCs w:val="22"/>
        </w:rPr>
        <w:t>IČ</w:t>
      </w:r>
      <w:r w:rsidR="008A6BC0" w:rsidRPr="005B4EFA">
        <w:rPr>
          <w:rFonts w:cs="Arial"/>
          <w:sz w:val="22"/>
          <w:szCs w:val="22"/>
        </w:rPr>
        <w:t>O</w:t>
      </w:r>
      <w:r w:rsidRPr="005B4EFA">
        <w:rPr>
          <w:rFonts w:cs="Arial"/>
          <w:sz w:val="22"/>
          <w:szCs w:val="22"/>
        </w:rPr>
        <w:t>:</w:t>
      </w:r>
      <w:r w:rsidR="008A6BC0" w:rsidRPr="005B4EFA">
        <w:rPr>
          <w:rFonts w:cs="Arial"/>
          <w:sz w:val="22"/>
          <w:szCs w:val="22"/>
        </w:rPr>
        <w:t xml:space="preserve"> </w:t>
      </w:r>
      <w:r w:rsidR="008A6BC0" w:rsidRPr="005B4EFA">
        <w:rPr>
          <w:rFonts w:cs="Arial"/>
          <w:bCs/>
          <w:sz w:val="22"/>
          <w:szCs w:val="22"/>
          <w:highlight w:val="yellow"/>
        </w:rPr>
        <w:t>[    ]</w:t>
      </w:r>
      <w:r w:rsidR="008A6BC0" w:rsidRPr="005B4EFA">
        <w:rPr>
          <w:rFonts w:cs="Arial"/>
          <w:bCs/>
          <w:sz w:val="22"/>
          <w:szCs w:val="22"/>
        </w:rPr>
        <w:t xml:space="preserve">, </w:t>
      </w:r>
      <w:r w:rsidRPr="005B4EFA">
        <w:rPr>
          <w:rFonts w:cs="Arial"/>
          <w:sz w:val="22"/>
          <w:szCs w:val="22"/>
        </w:rPr>
        <w:t>zapsaná v obchodním rejstříku vedeném</w:t>
      </w:r>
      <w:r w:rsidR="005B4EFA" w:rsidRPr="005B4EFA">
        <w:rPr>
          <w:rFonts w:cs="Arial"/>
          <w:sz w:val="22"/>
          <w:szCs w:val="22"/>
        </w:rPr>
        <w:br/>
      </w:r>
      <w:r w:rsidR="008A6BC0" w:rsidRPr="005B4EFA">
        <w:rPr>
          <w:rFonts w:cs="Arial"/>
          <w:bCs/>
          <w:sz w:val="22"/>
          <w:szCs w:val="22"/>
          <w:highlight w:val="yellow"/>
        </w:rPr>
        <w:t>[    ]</w:t>
      </w:r>
      <w:r w:rsidRPr="005B4EFA">
        <w:rPr>
          <w:rFonts w:cs="Arial"/>
          <w:sz w:val="22"/>
          <w:szCs w:val="22"/>
          <w:highlight w:val="yellow"/>
        </w:rPr>
        <w:t>,</w:t>
      </w:r>
      <w:r w:rsidRPr="005B4EFA">
        <w:rPr>
          <w:rFonts w:cs="Arial"/>
          <w:sz w:val="22"/>
          <w:szCs w:val="22"/>
        </w:rPr>
        <w:t xml:space="preserve"> oddíl </w:t>
      </w:r>
      <w:r w:rsidR="008A6BC0" w:rsidRPr="005B4EFA">
        <w:rPr>
          <w:rFonts w:cs="Arial"/>
          <w:bCs/>
          <w:sz w:val="22"/>
          <w:szCs w:val="22"/>
          <w:highlight w:val="yellow"/>
        </w:rPr>
        <w:t>[    ]</w:t>
      </w:r>
      <w:r w:rsidRPr="005B4EFA">
        <w:rPr>
          <w:rFonts w:cs="Arial"/>
          <w:sz w:val="22"/>
          <w:szCs w:val="22"/>
        </w:rPr>
        <w:t xml:space="preserve">, vložka </w:t>
      </w:r>
      <w:r w:rsidR="008A6BC0" w:rsidRPr="005B4EFA">
        <w:rPr>
          <w:rFonts w:cs="Arial"/>
          <w:bCs/>
          <w:sz w:val="22"/>
          <w:szCs w:val="22"/>
          <w:highlight w:val="yellow"/>
        </w:rPr>
        <w:t>[    ]</w:t>
      </w:r>
      <w:r w:rsidRPr="005B4EFA">
        <w:rPr>
          <w:rFonts w:cs="Arial"/>
          <w:sz w:val="22"/>
          <w:szCs w:val="22"/>
          <w:highlight w:val="yellow"/>
        </w:rPr>
        <w:t>,</w:t>
      </w:r>
      <w:r w:rsidRPr="005B4EFA">
        <w:rPr>
          <w:rFonts w:cs="Arial"/>
          <w:sz w:val="22"/>
          <w:szCs w:val="22"/>
        </w:rPr>
        <w:t xml:space="preserve"> neodvolatelně zavazujeme vyplatit Vám bez odkladu</w:t>
      </w:r>
      <w:r w:rsidR="00EB5D39" w:rsidRPr="005B4EFA">
        <w:rPr>
          <w:rFonts w:cs="Arial"/>
          <w:sz w:val="22"/>
          <w:szCs w:val="22"/>
        </w:rPr>
        <w:t xml:space="preserve">, </w:t>
      </w:r>
      <w:r w:rsidR="00EB5D39" w:rsidRPr="005B4EFA">
        <w:rPr>
          <w:sz w:val="22"/>
          <w:szCs w:val="22"/>
        </w:rPr>
        <w:t>bez zkoumání předmětného vztahu či platnosti a účinnosti Smlouvy</w:t>
      </w:r>
      <w:r w:rsidRPr="005B4EFA">
        <w:rPr>
          <w:rFonts w:cs="Arial"/>
          <w:sz w:val="22"/>
          <w:szCs w:val="22"/>
        </w:rPr>
        <w:t xml:space="preserve"> a bez námitek jakoukoliv částku nebo částky, až do celkové výše</w:t>
      </w:r>
    </w:p>
    <w:p w14:paraId="115B2561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</w:p>
    <w:p w14:paraId="115B2562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 xml:space="preserve">CZK </w:t>
      </w:r>
      <w:r w:rsidR="008A6BC0" w:rsidRPr="00502552">
        <w:rPr>
          <w:rFonts w:cs="Arial"/>
          <w:bCs/>
          <w:sz w:val="22"/>
          <w:szCs w:val="22"/>
          <w:highlight w:val="yellow"/>
        </w:rPr>
        <w:t>[    ]</w:t>
      </w:r>
    </w:p>
    <w:p w14:paraId="115B2563" w14:textId="77777777" w:rsidR="004538BD" w:rsidRPr="00502552" w:rsidRDefault="004538BD">
      <w:pPr>
        <w:jc w:val="both"/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 xml:space="preserve">slovy: Korun českých </w:t>
      </w:r>
      <w:r w:rsidR="008A6BC0" w:rsidRPr="00502552">
        <w:rPr>
          <w:rFonts w:cs="Arial"/>
          <w:bCs/>
          <w:sz w:val="22"/>
          <w:szCs w:val="22"/>
          <w:highlight w:val="yellow"/>
        </w:rPr>
        <w:t>[    ]</w:t>
      </w:r>
      <w:r w:rsidR="00302EA0" w:rsidRPr="00502552">
        <w:rPr>
          <w:rFonts w:cs="Arial"/>
          <w:b/>
          <w:bCs/>
          <w:sz w:val="22"/>
          <w:szCs w:val="22"/>
        </w:rPr>
        <w:t xml:space="preserve"> </w:t>
      </w:r>
      <w:r w:rsidRPr="00502552">
        <w:rPr>
          <w:rFonts w:cs="Arial"/>
          <w:b/>
          <w:bCs/>
          <w:sz w:val="22"/>
          <w:szCs w:val="22"/>
        </w:rPr>
        <w:t>00/100</w:t>
      </w:r>
    </w:p>
    <w:p w14:paraId="115B2564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>(dále jen „</w:t>
      </w:r>
      <w:r w:rsidRPr="00502552">
        <w:rPr>
          <w:rFonts w:cs="Arial"/>
          <w:b/>
          <w:bCs/>
          <w:sz w:val="22"/>
          <w:szCs w:val="22"/>
        </w:rPr>
        <w:t>Zaručená částka“</w:t>
      </w:r>
      <w:r w:rsidRPr="00502552">
        <w:rPr>
          <w:rFonts w:cs="Arial"/>
          <w:bCs/>
          <w:sz w:val="22"/>
          <w:szCs w:val="22"/>
        </w:rPr>
        <w:t>)</w:t>
      </w:r>
      <w:r w:rsidR="008A6BC0" w:rsidRPr="00502552">
        <w:rPr>
          <w:rFonts w:cs="Arial"/>
          <w:bCs/>
          <w:sz w:val="22"/>
          <w:szCs w:val="22"/>
        </w:rPr>
        <w:t>,</w:t>
      </w:r>
    </w:p>
    <w:p w14:paraId="115B2565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</w:p>
    <w:p w14:paraId="115B2566" w14:textId="77777777" w:rsidR="004538BD" w:rsidRPr="00502552" w:rsidRDefault="00EB5D3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 obdržení</w:t>
      </w:r>
      <w:r w:rsidR="007E5A61" w:rsidRPr="00502552">
        <w:rPr>
          <w:rFonts w:cs="Arial"/>
          <w:sz w:val="22"/>
          <w:szCs w:val="22"/>
        </w:rPr>
        <w:t xml:space="preserve"> </w:t>
      </w:r>
      <w:r w:rsidR="004538BD" w:rsidRPr="00502552">
        <w:rPr>
          <w:rFonts w:cs="Arial"/>
          <w:sz w:val="22"/>
          <w:szCs w:val="22"/>
        </w:rPr>
        <w:t xml:space="preserve">Vaší první písemné výzvy, která bude v souladu se všemi podmínkami této </w:t>
      </w:r>
      <w:r w:rsidR="00E6329D" w:rsidRPr="00502552">
        <w:rPr>
          <w:rFonts w:cs="Arial"/>
          <w:sz w:val="22"/>
          <w:szCs w:val="22"/>
        </w:rPr>
        <w:t>bankovní záruky</w:t>
      </w:r>
      <w:r w:rsidR="004538BD" w:rsidRPr="00502552">
        <w:rPr>
          <w:rFonts w:cs="Arial"/>
          <w:sz w:val="22"/>
          <w:szCs w:val="22"/>
        </w:rPr>
        <w:t xml:space="preserve"> a bude obsahovat i Vaše písemné prohlášení, že Klient nesplnil své </w:t>
      </w:r>
      <w:r>
        <w:rPr>
          <w:rFonts w:cs="Arial"/>
          <w:sz w:val="22"/>
          <w:szCs w:val="22"/>
        </w:rPr>
        <w:t>povinnosti</w:t>
      </w:r>
      <w:r w:rsidRPr="00502552">
        <w:rPr>
          <w:rFonts w:cs="Arial"/>
          <w:sz w:val="22"/>
          <w:szCs w:val="22"/>
        </w:rPr>
        <w:t xml:space="preserve"> </w:t>
      </w:r>
      <w:r w:rsidR="004538BD" w:rsidRPr="00502552">
        <w:rPr>
          <w:rFonts w:cs="Arial"/>
          <w:sz w:val="22"/>
          <w:szCs w:val="22"/>
        </w:rPr>
        <w:t>ze Smlouvy (dále jen „</w:t>
      </w:r>
      <w:r w:rsidR="004538BD" w:rsidRPr="00502552">
        <w:rPr>
          <w:rFonts w:cs="Arial"/>
          <w:b/>
          <w:bCs/>
          <w:sz w:val="22"/>
          <w:szCs w:val="22"/>
        </w:rPr>
        <w:t>Výzva</w:t>
      </w:r>
      <w:r w:rsidR="004538BD" w:rsidRPr="00502552">
        <w:rPr>
          <w:rFonts w:cs="Arial"/>
          <w:sz w:val="22"/>
          <w:szCs w:val="22"/>
        </w:rPr>
        <w:t>“). Výzva musí dále obsahovat identifikaci Klienta, Smlouvy a nesplněné</w:t>
      </w:r>
      <w:r>
        <w:rPr>
          <w:rFonts w:cs="Arial"/>
          <w:sz w:val="22"/>
          <w:szCs w:val="22"/>
        </w:rPr>
        <w:t xml:space="preserve"> povinnosti </w:t>
      </w:r>
      <w:r w:rsidR="004538BD" w:rsidRPr="00502552">
        <w:rPr>
          <w:rFonts w:cs="Arial"/>
          <w:sz w:val="22"/>
          <w:szCs w:val="22"/>
        </w:rPr>
        <w:t xml:space="preserve">ze Smlouvy. </w:t>
      </w:r>
    </w:p>
    <w:p w14:paraId="115B2567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</w:p>
    <w:p w14:paraId="115B2568" w14:textId="77777777" w:rsidR="002A2476" w:rsidRPr="00502552" w:rsidRDefault="002A2476" w:rsidP="002A2476">
      <w:pPr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 xml:space="preserve">Výzva nám musí být doručena na naši adresu </w:t>
      </w:r>
      <w:r w:rsidR="007A3D6B" w:rsidRPr="00502552">
        <w:rPr>
          <w:rFonts w:cs="Arial"/>
          <w:bCs/>
          <w:sz w:val="22"/>
          <w:szCs w:val="22"/>
          <w:highlight w:val="yellow"/>
        </w:rPr>
        <w:t>[    ]</w:t>
      </w:r>
      <w:r w:rsidR="007A3D6B" w:rsidRPr="00502552">
        <w:rPr>
          <w:rFonts w:cs="Arial"/>
          <w:bCs/>
          <w:sz w:val="22"/>
          <w:szCs w:val="22"/>
        </w:rPr>
        <w:t xml:space="preserve"> </w:t>
      </w:r>
      <w:r w:rsidRPr="00502552">
        <w:rPr>
          <w:rFonts w:cs="Arial"/>
          <w:sz w:val="22"/>
          <w:szCs w:val="22"/>
        </w:rPr>
        <w:t>nejpozději k níže uve</w:t>
      </w:r>
      <w:r w:rsidR="007A3D6B" w:rsidRPr="00502552">
        <w:rPr>
          <w:rFonts w:cs="Arial"/>
          <w:sz w:val="22"/>
          <w:szCs w:val="22"/>
        </w:rPr>
        <w:t xml:space="preserve">denému datu platnosti této </w:t>
      </w:r>
      <w:r w:rsidR="00EB5D39">
        <w:rPr>
          <w:rFonts w:cs="Arial"/>
          <w:sz w:val="22"/>
          <w:szCs w:val="22"/>
        </w:rPr>
        <w:t xml:space="preserve">bankovní </w:t>
      </w:r>
      <w:r w:rsidR="007A3D6B" w:rsidRPr="00502552">
        <w:rPr>
          <w:rFonts w:cs="Arial"/>
          <w:sz w:val="22"/>
          <w:szCs w:val="22"/>
        </w:rPr>
        <w:t xml:space="preserve">záruky, </w:t>
      </w:r>
      <w:r w:rsidRPr="00502552">
        <w:rPr>
          <w:rFonts w:cs="Arial"/>
          <w:sz w:val="22"/>
          <w:szCs w:val="22"/>
        </w:rPr>
        <w:t>a to doporučenou poštou, kurýrem nebo osobně.</w:t>
      </w:r>
    </w:p>
    <w:p w14:paraId="115B2569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</w:p>
    <w:p w14:paraId="115B256A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>Vaše podpisy na Výzvě musí být úředně ověřeny nebo ověřeny Vaší bankou.</w:t>
      </w:r>
    </w:p>
    <w:p w14:paraId="115B256B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</w:p>
    <w:p w14:paraId="115B256C" w14:textId="77777777" w:rsidR="004538BD" w:rsidRDefault="004538BD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 xml:space="preserve">Zaručená částka se snižuje o každou námi provedenou platbu z této </w:t>
      </w:r>
      <w:r w:rsidR="00E6329D" w:rsidRPr="00502552">
        <w:rPr>
          <w:rFonts w:cs="Arial"/>
          <w:sz w:val="22"/>
          <w:szCs w:val="22"/>
        </w:rPr>
        <w:t xml:space="preserve">bankovní </w:t>
      </w:r>
      <w:r w:rsidRPr="00502552">
        <w:rPr>
          <w:rFonts w:cs="Arial"/>
          <w:sz w:val="22"/>
          <w:szCs w:val="22"/>
        </w:rPr>
        <w:t xml:space="preserve">záruky. Vyplacením celé výše Zaručené částky tato </w:t>
      </w:r>
      <w:r w:rsidR="009E75C0" w:rsidRPr="00502552">
        <w:rPr>
          <w:rFonts w:cs="Arial"/>
          <w:sz w:val="22"/>
          <w:szCs w:val="22"/>
        </w:rPr>
        <w:t xml:space="preserve">bankovní </w:t>
      </w:r>
      <w:r w:rsidRPr="00502552">
        <w:rPr>
          <w:rFonts w:cs="Arial"/>
          <w:sz w:val="22"/>
          <w:szCs w:val="22"/>
        </w:rPr>
        <w:t>záruka zaniká.</w:t>
      </w:r>
      <w:r w:rsidR="009E75C0" w:rsidRPr="00502552">
        <w:rPr>
          <w:rFonts w:cs="Arial"/>
          <w:sz w:val="22"/>
          <w:szCs w:val="22"/>
        </w:rPr>
        <w:t xml:space="preserve"> </w:t>
      </w:r>
    </w:p>
    <w:p w14:paraId="115B256D" w14:textId="77777777" w:rsidR="005B4EFA" w:rsidRPr="00502552" w:rsidRDefault="005B4EFA">
      <w:pPr>
        <w:jc w:val="both"/>
        <w:rPr>
          <w:rFonts w:cs="Arial"/>
          <w:sz w:val="22"/>
          <w:szCs w:val="22"/>
        </w:rPr>
      </w:pPr>
    </w:p>
    <w:p w14:paraId="115B256E" w14:textId="77777777" w:rsidR="004538BD" w:rsidRPr="00502552" w:rsidRDefault="00C54043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 xml:space="preserve">Tato </w:t>
      </w:r>
      <w:r w:rsidR="00E6329D" w:rsidRPr="00502552">
        <w:rPr>
          <w:rFonts w:cs="Arial"/>
          <w:sz w:val="22"/>
          <w:szCs w:val="22"/>
        </w:rPr>
        <w:t xml:space="preserve">bankovní </w:t>
      </w:r>
      <w:r w:rsidRPr="00502552">
        <w:rPr>
          <w:rFonts w:cs="Arial"/>
          <w:sz w:val="22"/>
          <w:szCs w:val="22"/>
        </w:rPr>
        <w:t xml:space="preserve">záruka zaniká </w:t>
      </w:r>
      <w:r w:rsidR="00E6329D" w:rsidRPr="00502552">
        <w:rPr>
          <w:rFonts w:cs="Arial"/>
          <w:sz w:val="22"/>
          <w:szCs w:val="22"/>
        </w:rPr>
        <w:t xml:space="preserve">nejpozději dne </w:t>
      </w:r>
      <w:r w:rsidR="00E6329D" w:rsidRPr="00502552">
        <w:rPr>
          <w:rFonts w:cs="Arial"/>
          <w:bCs/>
          <w:sz w:val="22"/>
          <w:szCs w:val="22"/>
          <w:highlight w:val="yellow"/>
        </w:rPr>
        <w:t>[    ]</w:t>
      </w:r>
      <w:r w:rsidR="00E6329D" w:rsidRPr="00502552">
        <w:rPr>
          <w:rFonts w:cs="Arial"/>
          <w:bCs/>
          <w:sz w:val="22"/>
          <w:szCs w:val="22"/>
        </w:rPr>
        <w:t xml:space="preserve"> (dále jen „</w:t>
      </w:r>
      <w:r w:rsidR="00E6329D" w:rsidRPr="00502552">
        <w:rPr>
          <w:rFonts w:cs="Arial"/>
          <w:b/>
          <w:bCs/>
          <w:sz w:val="22"/>
          <w:szCs w:val="22"/>
        </w:rPr>
        <w:t>Den zániku</w:t>
      </w:r>
      <w:r w:rsidR="00E6329D" w:rsidRPr="00502552">
        <w:rPr>
          <w:rFonts w:cs="Arial"/>
          <w:bCs/>
          <w:sz w:val="22"/>
          <w:szCs w:val="22"/>
        </w:rPr>
        <w:t xml:space="preserve">“). </w:t>
      </w:r>
      <w:r w:rsidR="009E75C0" w:rsidRPr="00502552">
        <w:rPr>
          <w:rFonts w:cs="Arial"/>
          <w:bCs/>
          <w:sz w:val="22"/>
          <w:szCs w:val="22"/>
        </w:rPr>
        <w:t>Pokud přede Dnem zániku nastane jedna z následujících událostí, zaniká tato bankovní záruka přede Dnem zániku dnem, kdy</w:t>
      </w:r>
      <w:r w:rsidR="00E6329D" w:rsidRPr="00502552">
        <w:rPr>
          <w:rFonts w:cs="Arial"/>
          <w:bCs/>
          <w:sz w:val="22"/>
          <w:szCs w:val="22"/>
        </w:rPr>
        <w:t xml:space="preserve"> </w:t>
      </w:r>
      <w:r w:rsidR="00954C51" w:rsidRPr="00502552">
        <w:rPr>
          <w:rFonts w:cs="Arial"/>
          <w:sz w:val="22"/>
          <w:szCs w:val="22"/>
        </w:rPr>
        <w:t xml:space="preserve">(i) </w:t>
      </w:r>
      <w:r w:rsidR="006C6319" w:rsidRPr="00502552">
        <w:rPr>
          <w:rFonts w:cs="Arial"/>
          <w:sz w:val="22"/>
          <w:szCs w:val="22"/>
        </w:rPr>
        <w:t>nám bude doručen (na naši adresu určenou pro doručení Výzvy) originál Vašeho písemného potvrzení, z jehož obsahu vyplyne, že Klient splnil své závazky ze Smlouvy a že vůči nám nemáte žádné další nároky z této záruky</w:t>
      </w:r>
      <w:r w:rsidR="00954C51" w:rsidRPr="00502552">
        <w:rPr>
          <w:rFonts w:cs="Arial"/>
          <w:sz w:val="22"/>
          <w:szCs w:val="22"/>
        </w:rPr>
        <w:t xml:space="preserve"> (</w:t>
      </w:r>
      <w:r w:rsidR="006C6319" w:rsidRPr="00502552">
        <w:rPr>
          <w:rFonts w:cs="Arial"/>
          <w:sz w:val="22"/>
          <w:szCs w:val="22"/>
        </w:rPr>
        <w:t>Vaše podpisy na tomto potvrzení musí být úředně ověřeny nebo ověřeny Vaší bankou</w:t>
      </w:r>
      <w:r w:rsidR="00954C51" w:rsidRPr="00502552">
        <w:rPr>
          <w:rFonts w:cs="Arial"/>
          <w:sz w:val="22"/>
          <w:szCs w:val="22"/>
        </w:rPr>
        <w:t>)</w:t>
      </w:r>
      <w:r w:rsidRPr="00502552">
        <w:rPr>
          <w:rFonts w:cs="Arial"/>
          <w:sz w:val="22"/>
          <w:szCs w:val="22"/>
        </w:rPr>
        <w:t xml:space="preserve"> nebo</w:t>
      </w:r>
      <w:r w:rsidR="00954C51" w:rsidRPr="00502552">
        <w:rPr>
          <w:rFonts w:cs="Arial"/>
          <w:sz w:val="22"/>
          <w:szCs w:val="22"/>
        </w:rPr>
        <w:t xml:space="preserve"> (ii)</w:t>
      </w:r>
      <w:r w:rsidRPr="00502552">
        <w:rPr>
          <w:rFonts w:cs="Arial"/>
          <w:sz w:val="22"/>
          <w:szCs w:val="22"/>
        </w:rPr>
        <w:t xml:space="preserve"> nám bude doručen originál této záruční listiny,</w:t>
      </w:r>
      <w:r w:rsidR="0043144D" w:rsidRPr="00502552">
        <w:rPr>
          <w:rFonts w:cs="Arial"/>
          <w:sz w:val="22"/>
          <w:szCs w:val="22"/>
        </w:rPr>
        <w:t xml:space="preserve"> podle toho, která </w:t>
      </w:r>
      <w:r w:rsidR="006C6319" w:rsidRPr="00502552">
        <w:rPr>
          <w:rFonts w:cs="Arial"/>
          <w:sz w:val="22"/>
          <w:szCs w:val="22"/>
        </w:rPr>
        <w:t xml:space="preserve">z uvedených </w:t>
      </w:r>
      <w:r w:rsidR="0043144D" w:rsidRPr="00502552">
        <w:rPr>
          <w:rFonts w:cs="Arial"/>
          <w:sz w:val="22"/>
          <w:szCs w:val="22"/>
        </w:rPr>
        <w:t>skutečnost</w:t>
      </w:r>
      <w:r w:rsidR="006C6319" w:rsidRPr="00502552">
        <w:rPr>
          <w:rFonts w:cs="Arial"/>
          <w:sz w:val="22"/>
          <w:szCs w:val="22"/>
        </w:rPr>
        <w:t>í</w:t>
      </w:r>
      <w:r w:rsidR="0043144D" w:rsidRPr="00502552">
        <w:rPr>
          <w:rFonts w:cs="Arial"/>
          <w:sz w:val="22"/>
          <w:szCs w:val="22"/>
        </w:rPr>
        <w:t xml:space="preserve"> nastane </w:t>
      </w:r>
      <w:r w:rsidRPr="00502552">
        <w:rPr>
          <w:rFonts w:cs="Arial"/>
          <w:sz w:val="22"/>
          <w:szCs w:val="22"/>
        </w:rPr>
        <w:t>dříve</w:t>
      </w:r>
      <w:r w:rsidR="0043144D" w:rsidRPr="00502552">
        <w:rPr>
          <w:rFonts w:cs="Arial"/>
          <w:sz w:val="22"/>
          <w:szCs w:val="22"/>
        </w:rPr>
        <w:t xml:space="preserve">. </w:t>
      </w:r>
    </w:p>
    <w:p w14:paraId="115B256F" w14:textId="77777777" w:rsidR="00954C51" w:rsidRPr="00502552" w:rsidRDefault="00954C51">
      <w:pPr>
        <w:jc w:val="both"/>
        <w:rPr>
          <w:rFonts w:cs="Arial"/>
          <w:sz w:val="22"/>
          <w:szCs w:val="22"/>
        </w:rPr>
      </w:pPr>
    </w:p>
    <w:p w14:paraId="115B2570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 xml:space="preserve">Práva z této </w:t>
      </w:r>
      <w:r w:rsidR="0071427E" w:rsidRPr="00502552">
        <w:rPr>
          <w:rFonts w:cs="Arial"/>
          <w:sz w:val="22"/>
          <w:szCs w:val="22"/>
        </w:rPr>
        <w:t xml:space="preserve">bankovní </w:t>
      </w:r>
      <w:r w:rsidRPr="00502552">
        <w:rPr>
          <w:rFonts w:cs="Arial"/>
          <w:sz w:val="22"/>
          <w:szCs w:val="22"/>
        </w:rPr>
        <w:t>záruky, tj. právo vyzvat k plnění i právo na plnění z této záruky, nelze postoupit na třetí osobu. Právo na plnění nelze zastavit</w:t>
      </w:r>
      <w:r w:rsidR="0071427E" w:rsidRPr="00502552">
        <w:rPr>
          <w:rFonts w:cs="Arial"/>
          <w:sz w:val="22"/>
          <w:szCs w:val="22"/>
        </w:rPr>
        <w:t xml:space="preserve"> ve prospěch třetí osoby</w:t>
      </w:r>
      <w:r w:rsidRPr="00502552">
        <w:rPr>
          <w:rFonts w:cs="Arial"/>
          <w:sz w:val="22"/>
          <w:szCs w:val="22"/>
        </w:rPr>
        <w:t>.</w:t>
      </w:r>
    </w:p>
    <w:p w14:paraId="115B2571" w14:textId="77777777" w:rsidR="00954C51" w:rsidRPr="00502552" w:rsidRDefault="00954C51">
      <w:pPr>
        <w:jc w:val="both"/>
        <w:rPr>
          <w:rFonts w:cs="Arial"/>
          <w:sz w:val="22"/>
          <w:szCs w:val="22"/>
        </w:rPr>
      </w:pPr>
    </w:p>
    <w:p w14:paraId="115B2572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 xml:space="preserve">Tato </w:t>
      </w:r>
      <w:r w:rsidR="0071427E" w:rsidRPr="00502552">
        <w:rPr>
          <w:rFonts w:cs="Arial"/>
          <w:sz w:val="22"/>
          <w:szCs w:val="22"/>
        </w:rPr>
        <w:t xml:space="preserve">bankovní </w:t>
      </w:r>
      <w:r w:rsidRPr="00502552">
        <w:rPr>
          <w:rFonts w:cs="Arial"/>
          <w:sz w:val="22"/>
          <w:szCs w:val="22"/>
        </w:rPr>
        <w:t xml:space="preserve">záruka se řídí právním řádem České republiky. Po ukončení platnosti této </w:t>
      </w:r>
      <w:r w:rsidR="0071427E" w:rsidRPr="00502552">
        <w:rPr>
          <w:rFonts w:cs="Arial"/>
          <w:sz w:val="22"/>
          <w:szCs w:val="22"/>
        </w:rPr>
        <w:t xml:space="preserve">bankovní </w:t>
      </w:r>
      <w:r w:rsidRPr="00502552">
        <w:rPr>
          <w:rFonts w:cs="Arial"/>
          <w:sz w:val="22"/>
          <w:szCs w:val="22"/>
        </w:rPr>
        <w:t>záruky nám vraťte originál této záruční listiny.</w:t>
      </w:r>
    </w:p>
    <w:sectPr w:rsidR="004538BD" w:rsidRPr="00502552" w:rsidSect="00502552">
      <w:pgSz w:w="11907" w:h="16840" w:code="9"/>
      <w:pgMar w:top="1152" w:right="1138" w:bottom="1152" w:left="1138" w:header="461" w:footer="403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43AAC" w14:textId="77777777" w:rsidR="00D13B8F" w:rsidRDefault="00D13B8F" w:rsidP="005B4EFA">
      <w:r>
        <w:separator/>
      </w:r>
    </w:p>
  </w:endnote>
  <w:endnote w:type="continuationSeparator" w:id="0">
    <w:p w14:paraId="0EA8122A" w14:textId="77777777" w:rsidR="00D13B8F" w:rsidRDefault="00D13B8F" w:rsidP="005B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5D53B" w14:textId="77777777" w:rsidR="00D13B8F" w:rsidRDefault="00D13B8F" w:rsidP="005B4EFA">
      <w:r>
        <w:separator/>
      </w:r>
    </w:p>
  </w:footnote>
  <w:footnote w:type="continuationSeparator" w:id="0">
    <w:p w14:paraId="74E1C860" w14:textId="77777777" w:rsidR="00D13B8F" w:rsidRDefault="00D13B8F" w:rsidP="005B4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391"/>
    <w:rsid w:val="000A1C81"/>
    <w:rsid w:val="000D2AB8"/>
    <w:rsid w:val="002814AF"/>
    <w:rsid w:val="002A2476"/>
    <w:rsid w:val="00302EA0"/>
    <w:rsid w:val="003166FE"/>
    <w:rsid w:val="003E7B92"/>
    <w:rsid w:val="003F15B8"/>
    <w:rsid w:val="00404B62"/>
    <w:rsid w:val="0043144D"/>
    <w:rsid w:val="004538BD"/>
    <w:rsid w:val="00502552"/>
    <w:rsid w:val="00593580"/>
    <w:rsid w:val="005B4EFA"/>
    <w:rsid w:val="006A0BC4"/>
    <w:rsid w:val="006C2DC4"/>
    <w:rsid w:val="006C6319"/>
    <w:rsid w:val="0071427E"/>
    <w:rsid w:val="007A3949"/>
    <w:rsid w:val="007A3D6B"/>
    <w:rsid w:val="007E5A61"/>
    <w:rsid w:val="00804924"/>
    <w:rsid w:val="0088713D"/>
    <w:rsid w:val="008A6BC0"/>
    <w:rsid w:val="008F2C33"/>
    <w:rsid w:val="009111C1"/>
    <w:rsid w:val="00911EF7"/>
    <w:rsid w:val="00954C51"/>
    <w:rsid w:val="009E75C0"/>
    <w:rsid w:val="00AB0DB1"/>
    <w:rsid w:val="00B85B1F"/>
    <w:rsid w:val="00C21E98"/>
    <w:rsid w:val="00C50391"/>
    <w:rsid w:val="00C54043"/>
    <w:rsid w:val="00C7548E"/>
    <w:rsid w:val="00D13B8F"/>
    <w:rsid w:val="00D62605"/>
    <w:rsid w:val="00D86286"/>
    <w:rsid w:val="00DF11DA"/>
    <w:rsid w:val="00E6329D"/>
    <w:rsid w:val="00EB5D39"/>
    <w:rsid w:val="00EB7E7E"/>
    <w:rsid w:val="00EE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5B2552"/>
  <w15:docId w15:val="{1DB7DDBD-C9C1-4C91-AD33-B207454A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6F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3166FE"/>
  </w:style>
  <w:style w:type="paragraph" w:customStyle="1" w:styleId="kbFixedtext">
    <w:name w:val="kb_Fixed_text"/>
    <w:basedOn w:val="Normal"/>
    <w:rsid w:val="003166FE"/>
    <w:pPr>
      <w:spacing w:before="40"/>
    </w:pPr>
    <w:rPr>
      <w:sz w:val="16"/>
      <w:szCs w:val="16"/>
    </w:rPr>
  </w:style>
  <w:style w:type="paragraph" w:customStyle="1" w:styleId="kbRegistration">
    <w:name w:val="kb_Registration"/>
    <w:basedOn w:val="Normal"/>
    <w:rsid w:val="003166FE"/>
    <w:pPr>
      <w:spacing w:before="40"/>
    </w:pPr>
    <w:rPr>
      <w:caps/>
      <w:sz w:val="8"/>
      <w:szCs w:val="8"/>
    </w:rPr>
  </w:style>
  <w:style w:type="paragraph" w:styleId="BalloonText">
    <w:name w:val="Balloon Text"/>
    <w:basedOn w:val="Normal"/>
    <w:semiHidden/>
    <w:rsid w:val="003F15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EF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EF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B4E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EF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14F2D2C0-2866-48DA-8C99-04975312ED0A}"/>
</file>

<file path=customXml/itemProps2.xml><?xml version="1.0" encoding="utf-8"?>
<ds:datastoreItem xmlns:ds="http://schemas.openxmlformats.org/officeDocument/2006/customXml" ds:itemID="{FFC0B4CD-11AC-4DA4-A84A-F1FC010B62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8FFE9-55AC-42D9-8150-409E5EDE100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2479</Characters>
  <Application>Microsoft Office Word</Application>
  <DocSecurity>0</DocSecurity>
  <Lines>61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ZÁRUČNÍ LISTINA</vt:lpstr>
      <vt:lpstr>ZÁRUČNÍ LISTINA </vt:lpstr>
    </vt:vector>
  </TitlesOfParts>
  <Company>Schoenherr Rechtsanwaelte GmbH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ZÁRUČNÍ LISTINA</dc:title>
  <dc:creator>lbalazov</dc:creator>
  <cp:lastModifiedBy>Schoenherr Rechtsanwaelte</cp:lastModifiedBy>
  <cp:revision>5</cp:revision>
  <cp:lastPrinted>2011-10-19T09:30:00Z</cp:lastPrinted>
  <dcterms:created xsi:type="dcterms:W3CDTF">2016-09-16T07:06:00Z</dcterms:created>
  <dcterms:modified xsi:type="dcterms:W3CDTF">2023-10-27T14:03:00Z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